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C86CAE">
        <w:rPr>
          <w:rFonts w:ascii="Arial" w:hAnsi="Arial"/>
          <w:b/>
        </w:rPr>
        <w:t xml:space="preserve">-2 </w:t>
      </w:r>
      <w:del w:id="0" w:author="morayoa" w:date="2011-05-17T13:39:00Z">
        <w:r w:rsidR="00A44E31" w:rsidDel="006201D9">
          <w:rPr>
            <w:rFonts w:ascii="Arial" w:hAnsi="Arial"/>
            <w:b/>
          </w:rPr>
          <w:delText>3</w:delText>
        </w:r>
        <w:r w:rsidR="00C86CAE" w:rsidDel="006201D9">
          <w:rPr>
            <w:rFonts w:ascii="Arial" w:hAnsi="Arial"/>
            <w:b/>
          </w:rPr>
          <w:delText xml:space="preserve"> </w:delText>
        </w:r>
      </w:del>
      <w:ins w:id="1" w:author="morayoa" w:date="2011-05-17T13:39:00Z">
        <w:r w:rsidR="006201D9">
          <w:rPr>
            <w:rFonts w:ascii="Arial" w:hAnsi="Arial"/>
            <w:b/>
          </w:rPr>
          <w:t>2</w:t>
        </w:r>
        <w:r w:rsidR="006201D9">
          <w:rPr>
            <w:rFonts w:ascii="Arial" w:hAnsi="Arial"/>
            <w:b/>
          </w:rPr>
          <w:t xml:space="preserve"> </w:t>
        </w:r>
      </w:ins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Pr="003D7819">
        <w:rPr>
          <w:rFonts w:ascii="Arial" w:hAnsi="Arial"/>
          <w:b/>
          <w:sz w:val="22"/>
          <w:szCs w:val="22"/>
        </w:rPr>
        <w:t>30 August 2011</w:t>
      </w:r>
      <w:r w:rsidRPr="003D7819">
        <w:rPr>
          <w:rFonts w:ascii="Arial" w:hAnsi="Arial"/>
          <w:sz w:val="22"/>
          <w:szCs w:val="22"/>
        </w:rPr>
        <w:tab/>
        <w:t xml:space="preserve">  to:</w:t>
      </w: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5F2DBE" w:rsidRPr="003D7819" w:rsidRDefault="005F2DBE" w:rsidP="005F2DBE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</w:t>
      </w:r>
      <w:r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color w:val="auto"/>
          <w:sz w:val="22"/>
          <w:szCs w:val="22"/>
          <w:lang w:val="fr-FR"/>
        </w:rPr>
        <w:t xml:space="preserve">30 </w:t>
      </w:r>
      <w:r w:rsidRPr="003D7819">
        <w:rPr>
          <w:color w:val="auto"/>
          <w:sz w:val="22"/>
          <w:szCs w:val="22"/>
          <w:lang w:val="fr-BE"/>
        </w:rPr>
        <w:t>auguste 2010</w:t>
      </w:r>
      <w:r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  à:</w:t>
      </w:r>
    </w:p>
    <w:p w:rsidR="005F2DBE" w:rsidRPr="00DA533D" w:rsidRDefault="005F2DBE" w:rsidP="005F2DBE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5F2DBE" w:rsidRP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Pr="005F2DBE">
        <w:rPr>
          <w:rFonts w:ascii="Arial" w:hAnsi="Arial"/>
        </w:rPr>
        <w:t>Mr Morayo Awosola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5F2DBE">
        <w:rPr>
          <w:rFonts w:ascii="Arial" w:hAnsi="Arial"/>
        </w:rPr>
        <w:tab/>
      </w:r>
      <w:r>
        <w:rPr>
          <w:rFonts w:ascii="Arial" w:hAnsi="Arial"/>
        </w:rPr>
        <w:t>OIML TC 8/SC 5 Secretariat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National Measurement Office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Teddington</w:t>
      </w:r>
      <w:proofErr w:type="spellEnd"/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Middlesex, TW11 0JZ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5F2DBE" w:rsidRPr="006D2618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Pr="006D2618">
        <w:rPr>
          <w:rFonts w:ascii="Arial" w:hAnsi="Arial" w:cs="Arial"/>
          <w:spacing w:val="-2"/>
          <w:sz w:val="22"/>
          <w:szCs w:val="22"/>
        </w:rPr>
        <w:t>E-mail:</w:t>
      </w:r>
      <w:r w:rsidRPr="006D2618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Pr="006D2618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Pr="006D2618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6D2618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9353" w:type="dxa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868"/>
        <w:gridCol w:w="1676"/>
      </w:tblGrid>
      <w:tr w:rsidR="00953E10" w:rsidTr="0040503F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5F2DBE" w:rsidRDefault="00953E10" w:rsidP="00EC35AC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del w:id="2" w:author="morayoa" w:date="2011-05-17T13:22:00Z">
              <w:r w:rsidR="00A44E31" w:rsidRPr="005F2DBE" w:rsidDel="00EC35AC">
                <w:rPr>
                  <w:rFonts w:ascii="Arial" w:hAnsi="Arial" w:cs="Arial"/>
                  <w:sz w:val="22"/>
                  <w:szCs w:val="22"/>
                </w:rPr>
                <w:delText>third</w:delText>
              </w:r>
              <w:r w:rsidR="00264BCE" w:rsidRPr="005F2DBE" w:rsidDel="00EC35AC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  <w:ins w:id="3" w:author="morayoa" w:date="2011-05-17T13:22:00Z">
              <w:r w:rsidR="00EC35AC">
                <w:rPr>
                  <w:rFonts w:ascii="Arial" w:hAnsi="Arial" w:cs="Arial"/>
                  <w:sz w:val="22"/>
                  <w:szCs w:val="22"/>
                </w:rPr>
                <w:t>second</w:t>
              </w:r>
              <w:r w:rsidR="00EC35AC" w:rsidRPr="005F2DBE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264BCE" w:rsidRPr="005F2DBE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5F2DBE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5F2DBE">
              <w:rPr>
                <w:rFonts w:ascii="Arial" w:hAnsi="Arial" w:cs="Arial"/>
                <w:sz w:val="22"/>
                <w:szCs w:val="22"/>
              </w:rPr>
              <w:t>R49-2</w:t>
            </w:r>
          </w:p>
        </w:tc>
        <w:tc>
          <w:tcPr>
            <w:tcW w:w="427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40503F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618" w:rsidRPr="005F2DBE" w:rsidRDefault="006D2618" w:rsidP="006D2618">
            <w:pPr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OIML R49-2 Water meters intended for the metering of cold potable water and hot water — Part 2: Test methods</w:t>
            </w:r>
          </w:p>
          <w:p w:rsidR="00953E10" w:rsidRPr="005F2DBE" w:rsidRDefault="00953E10" w:rsidP="00D20A8E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5F2DBE">
              <w:rPr>
                <w:rFonts w:ascii="Arial" w:hAnsi="Arial" w:cs="Arial"/>
                <w:sz w:val="22"/>
                <w:szCs w:val="22"/>
              </w:rPr>
              <w:t>/ NO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40503F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90BF9" w:rsidRPr="005F2DBE" w:rsidRDefault="00602978" w:rsidP="00990BF9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5F2DBE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5F2DBE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990BF9" w:rsidRPr="005F2DBE">
              <w:rPr>
                <w:rFonts w:ascii="Arial" w:hAnsi="Arial" w:cs="Arial"/>
                <w:sz w:val="22"/>
                <w:szCs w:val="22"/>
                <w:lang w:val="fr-BE"/>
              </w:rPr>
              <w:t>OIML R 49-2 Compteurs d'eau potable froide et d'eau chaude — Partie 2: Méthodes d'essai</w:t>
            </w:r>
          </w:p>
          <w:p w:rsidR="00953E10" w:rsidRPr="005F2DBE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OUI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NON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5F2DBE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5F2DBE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OUI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5F2DBE">
              <w:rPr>
                <w:rFonts w:ascii="Arial" w:hAnsi="Arial" w:cs="Arial"/>
                <w:sz w:val="22"/>
                <w:szCs w:val="22"/>
              </w:rPr>
              <w:t>/NON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C4D4F"/>
    <w:rsid w:val="001E1D92"/>
    <w:rsid w:val="0025366A"/>
    <w:rsid w:val="00264BCE"/>
    <w:rsid w:val="0027287D"/>
    <w:rsid w:val="002907B6"/>
    <w:rsid w:val="00322CB7"/>
    <w:rsid w:val="00373EF5"/>
    <w:rsid w:val="003C5357"/>
    <w:rsid w:val="003D79BF"/>
    <w:rsid w:val="003E27F8"/>
    <w:rsid w:val="0040503F"/>
    <w:rsid w:val="004107B0"/>
    <w:rsid w:val="00430221"/>
    <w:rsid w:val="00456140"/>
    <w:rsid w:val="004B7CA9"/>
    <w:rsid w:val="004D2C33"/>
    <w:rsid w:val="004F5453"/>
    <w:rsid w:val="00503828"/>
    <w:rsid w:val="005F2DBE"/>
    <w:rsid w:val="005F79E8"/>
    <w:rsid w:val="00602978"/>
    <w:rsid w:val="006201D9"/>
    <w:rsid w:val="006D2618"/>
    <w:rsid w:val="00724A7C"/>
    <w:rsid w:val="008503C8"/>
    <w:rsid w:val="008516B3"/>
    <w:rsid w:val="008B7BF8"/>
    <w:rsid w:val="00937F75"/>
    <w:rsid w:val="00953E10"/>
    <w:rsid w:val="009558E8"/>
    <w:rsid w:val="00990BF9"/>
    <w:rsid w:val="00A44E31"/>
    <w:rsid w:val="00C01A68"/>
    <w:rsid w:val="00C67DB5"/>
    <w:rsid w:val="00C86CAE"/>
    <w:rsid w:val="00CC343E"/>
    <w:rsid w:val="00CE4038"/>
    <w:rsid w:val="00D16167"/>
    <w:rsid w:val="00D20A8E"/>
    <w:rsid w:val="00DA1BB4"/>
    <w:rsid w:val="00DA533D"/>
    <w:rsid w:val="00DA75B6"/>
    <w:rsid w:val="00EB4950"/>
    <w:rsid w:val="00EC35AC"/>
    <w:rsid w:val="00F73EC8"/>
    <w:rsid w:val="00F8493D"/>
    <w:rsid w:val="00FC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1249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6</cp:revision>
  <dcterms:created xsi:type="dcterms:W3CDTF">2011-05-13T12:59:00Z</dcterms:created>
  <dcterms:modified xsi:type="dcterms:W3CDTF">2011-05-17T12:39:00Z</dcterms:modified>
</cp:coreProperties>
</file>